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AC780E" w14:textId="77777777" w:rsidR="009A205E" w:rsidRDefault="009A205E" w:rsidP="00C33B60">
      <w:pPr>
        <w:rPr>
          <w:lang w:val="en-US"/>
        </w:rPr>
      </w:pPr>
    </w:p>
    <w:p w14:paraId="72B31A79" w14:textId="77777777" w:rsidR="009A205E" w:rsidRDefault="009A205E" w:rsidP="00C33B60">
      <w:pPr>
        <w:rPr>
          <w:lang w:val="en-US"/>
        </w:rPr>
      </w:pPr>
    </w:p>
    <w:p w14:paraId="66EE6687" w14:textId="5F4A17A4" w:rsidR="009A205E" w:rsidRDefault="009A205E" w:rsidP="009A205E">
      <w:pPr>
        <w:jc w:val="center"/>
        <w:rPr>
          <w:b/>
          <w:bCs/>
          <w:sz w:val="24"/>
          <w:szCs w:val="24"/>
          <w:lang w:val="en-US"/>
        </w:rPr>
      </w:pPr>
      <w:r w:rsidRPr="009A205E">
        <w:rPr>
          <w:b/>
          <w:bCs/>
          <w:sz w:val="24"/>
          <w:szCs w:val="24"/>
          <w:lang w:val="en-US"/>
        </w:rPr>
        <w:t>PLAN DE MENTENANȚĂ</w:t>
      </w:r>
    </w:p>
    <w:p w14:paraId="46D960E3" w14:textId="361484CA" w:rsidR="009A205E" w:rsidRPr="009A205E" w:rsidRDefault="009A205E" w:rsidP="009A205E">
      <w:pPr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(</w:t>
      </w:r>
      <w:proofErr w:type="spellStart"/>
      <w:r>
        <w:rPr>
          <w:b/>
          <w:bCs/>
          <w:sz w:val="24"/>
          <w:szCs w:val="24"/>
          <w:lang w:val="en-US"/>
        </w:rPr>
        <w:t>elemente</w:t>
      </w:r>
      <w:proofErr w:type="spellEnd"/>
      <w:r>
        <w:rPr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b/>
          <w:bCs/>
          <w:sz w:val="24"/>
          <w:szCs w:val="24"/>
          <w:lang w:val="en-US"/>
        </w:rPr>
        <w:t>orientative</w:t>
      </w:r>
      <w:proofErr w:type="spellEnd"/>
      <w:r>
        <w:rPr>
          <w:b/>
          <w:bCs/>
          <w:sz w:val="24"/>
          <w:szCs w:val="24"/>
          <w:lang w:val="en-US"/>
        </w:rPr>
        <w:t>)</w:t>
      </w:r>
    </w:p>
    <w:p w14:paraId="513600C2" w14:textId="77777777" w:rsidR="009A205E" w:rsidRDefault="009A205E" w:rsidP="00C33B60">
      <w:pPr>
        <w:rPr>
          <w:lang w:val="en-US"/>
        </w:rPr>
      </w:pPr>
    </w:p>
    <w:p w14:paraId="2018A954" w14:textId="62E047F9" w:rsidR="00C33B60" w:rsidRDefault="00C33B60" w:rsidP="00C33B60">
      <w:pPr>
        <w:rPr>
          <w:lang w:val="en-US"/>
        </w:rPr>
      </w:pPr>
      <w:proofErr w:type="spellStart"/>
      <w:r>
        <w:rPr>
          <w:lang w:val="en-US"/>
        </w:rPr>
        <w:t>P</w:t>
      </w:r>
      <w:r w:rsidRPr="00C33B60">
        <w:rPr>
          <w:lang w:val="en-US"/>
        </w:rPr>
        <w:t>lan</w:t>
      </w:r>
      <w:r>
        <w:rPr>
          <w:lang w:val="en-US"/>
        </w:rPr>
        <w:t>ul</w:t>
      </w:r>
      <w:proofErr w:type="spellEnd"/>
      <w:r w:rsidRPr="00C33B60">
        <w:rPr>
          <w:lang w:val="en-US"/>
        </w:rPr>
        <w:t xml:space="preserve"> de </w:t>
      </w:r>
      <w:proofErr w:type="spellStart"/>
      <w:r w:rsidRPr="00C33B60">
        <w:rPr>
          <w:lang w:val="en-US"/>
        </w:rPr>
        <w:t>mentenanță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este</w:t>
      </w:r>
      <w:proofErr w:type="spellEnd"/>
      <w:r w:rsidRPr="00C33B60">
        <w:rPr>
          <w:lang w:val="en-US"/>
        </w:rPr>
        <w:t xml:space="preserve"> un document </w:t>
      </w:r>
      <w:proofErr w:type="spellStart"/>
      <w:r w:rsidRPr="00C33B60">
        <w:rPr>
          <w:lang w:val="en-US"/>
        </w:rPr>
        <w:t>ce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detaliază</w:t>
      </w:r>
      <w:proofErr w:type="spellEnd"/>
      <w:r w:rsidRPr="00C33B60">
        <w:rPr>
          <w:lang w:val="en-US"/>
        </w:rPr>
        <w:t xml:space="preserve"> </w:t>
      </w:r>
      <w:proofErr w:type="spellStart"/>
      <w:r>
        <w:rPr>
          <w:lang w:val="en-US"/>
        </w:rPr>
        <w:t>acțiunile</w:t>
      </w:r>
      <w:proofErr w:type="spellEnd"/>
      <w:r>
        <w:rPr>
          <w:lang w:val="en-US"/>
        </w:rPr>
        <w:t xml:space="preserve"> de</w:t>
      </w:r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verific</w:t>
      </w:r>
      <w:r>
        <w:rPr>
          <w:lang w:val="en-US"/>
        </w:rPr>
        <w:t>are</w:t>
      </w:r>
      <w:proofErr w:type="spellEnd"/>
      <w:r w:rsidRPr="00C33B60">
        <w:rPr>
          <w:lang w:val="en-US"/>
        </w:rPr>
        <w:t xml:space="preserve">, </w:t>
      </w:r>
      <w:proofErr w:type="spellStart"/>
      <w:r w:rsidRPr="00C33B60">
        <w:rPr>
          <w:lang w:val="en-US"/>
        </w:rPr>
        <w:t>întreține</w:t>
      </w:r>
      <w:r>
        <w:rPr>
          <w:lang w:val="en-US"/>
        </w:rPr>
        <w:t>re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și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reparați</w:t>
      </w:r>
      <w:r>
        <w:rPr>
          <w:lang w:val="en-US"/>
        </w:rPr>
        <w:t>e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necesare</w:t>
      </w:r>
      <w:proofErr w:type="spellEnd"/>
      <w:r w:rsidRPr="00C33B60">
        <w:rPr>
          <w:lang w:val="en-US"/>
        </w:rPr>
        <w:t xml:space="preserve"> </w:t>
      </w:r>
      <w:proofErr w:type="spellStart"/>
      <w:r>
        <w:rPr>
          <w:lang w:val="en-US"/>
        </w:rPr>
        <w:t>în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cadrul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proiectului</w:t>
      </w:r>
      <w:proofErr w:type="spellEnd"/>
      <w:r>
        <w:rPr>
          <w:lang w:val="en-US"/>
        </w:rPr>
        <w:t xml:space="preserve"> (</w:t>
      </w:r>
      <w:proofErr w:type="spellStart"/>
      <w:r w:rsidRPr="00C33B60">
        <w:rPr>
          <w:lang w:val="en-US"/>
        </w:rPr>
        <w:t>pentru</w:t>
      </w:r>
      <w:proofErr w:type="spellEnd"/>
      <w:r w:rsidRPr="00C33B60">
        <w:rPr>
          <w:lang w:val="en-US"/>
        </w:rPr>
        <w:t xml:space="preserve"> o </w:t>
      </w:r>
      <w:proofErr w:type="spellStart"/>
      <w:r w:rsidRPr="00C33B60">
        <w:rPr>
          <w:lang w:val="en-US"/>
        </w:rPr>
        <w:t>flotă</w:t>
      </w:r>
      <w:proofErr w:type="spellEnd"/>
      <w:r w:rsidRPr="00C33B60">
        <w:rPr>
          <w:lang w:val="en-US"/>
        </w:rPr>
        <w:t xml:space="preserve"> de </w:t>
      </w:r>
      <w:proofErr w:type="spellStart"/>
      <w:r w:rsidRPr="00C33B60">
        <w:rPr>
          <w:lang w:val="en-US"/>
        </w:rPr>
        <w:t>vehicule</w:t>
      </w:r>
      <w:proofErr w:type="spellEnd"/>
      <w:r>
        <w:rPr>
          <w:lang w:val="en-US"/>
        </w:rPr>
        <w:t xml:space="preserve">/ </w:t>
      </w:r>
      <w:proofErr w:type="spellStart"/>
      <w:r>
        <w:rPr>
          <w:lang w:val="en-US"/>
        </w:rPr>
        <w:t>echipamente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accesorii</w:t>
      </w:r>
      <w:proofErr w:type="spellEnd"/>
      <w:r>
        <w:rPr>
          <w:lang w:val="en-US"/>
        </w:rPr>
        <w:t xml:space="preserve">/ material </w:t>
      </w:r>
      <w:proofErr w:type="spellStart"/>
      <w:r>
        <w:rPr>
          <w:lang w:val="en-US"/>
        </w:rPr>
        <w:t>rulant</w:t>
      </w:r>
      <w:proofErr w:type="spellEnd"/>
      <w:r>
        <w:rPr>
          <w:lang w:val="en-US"/>
        </w:rPr>
        <w:t xml:space="preserve">/ </w:t>
      </w:r>
      <w:proofErr w:type="spellStart"/>
      <w:r>
        <w:rPr>
          <w:lang w:val="en-US"/>
        </w:rPr>
        <w:t>elemente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digitalizare</w:t>
      </w:r>
      <w:proofErr w:type="spellEnd"/>
      <w:r w:rsidR="00561EE3">
        <w:rPr>
          <w:lang w:val="en-US"/>
        </w:rPr>
        <w:t>/ etc.</w:t>
      </w:r>
      <w:r>
        <w:rPr>
          <w:lang w:val="en-US"/>
        </w:rPr>
        <w:t>)</w:t>
      </w:r>
      <w:r w:rsidRPr="00C33B60">
        <w:rPr>
          <w:lang w:val="en-US"/>
        </w:rPr>
        <w:t xml:space="preserve">, cu </w:t>
      </w:r>
      <w:proofErr w:type="spellStart"/>
      <w:r w:rsidRPr="00C33B60">
        <w:rPr>
          <w:lang w:val="en-US"/>
        </w:rPr>
        <w:t>scopul</w:t>
      </w:r>
      <w:proofErr w:type="spellEnd"/>
      <w:r w:rsidRPr="00C33B60">
        <w:rPr>
          <w:lang w:val="en-US"/>
        </w:rPr>
        <w:t xml:space="preserve"> de </w:t>
      </w:r>
      <w:proofErr w:type="gramStart"/>
      <w:r w:rsidRPr="00C33B60">
        <w:rPr>
          <w:lang w:val="en-US"/>
        </w:rPr>
        <w:t>a</w:t>
      </w:r>
      <w:proofErr w:type="gram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asigura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funcționalitatea</w:t>
      </w:r>
      <w:proofErr w:type="spellEnd"/>
      <w:r w:rsidRPr="00C33B60">
        <w:rPr>
          <w:lang w:val="en-US"/>
        </w:rPr>
        <w:t xml:space="preserve">, </w:t>
      </w:r>
      <w:proofErr w:type="spellStart"/>
      <w:r w:rsidRPr="00C33B60">
        <w:rPr>
          <w:lang w:val="en-US"/>
        </w:rPr>
        <w:t>siguranța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și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fiabilitatea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acestora</w:t>
      </w:r>
      <w:proofErr w:type="spellEnd"/>
      <w:r w:rsidRPr="00C33B60">
        <w:rPr>
          <w:lang w:val="en-US"/>
        </w:rPr>
        <w:t xml:space="preserve"> pe termen lung, </w:t>
      </w:r>
      <w:proofErr w:type="spellStart"/>
      <w:r w:rsidRPr="00C33B60">
        <w:rPr>
          <w:lang w:val="en-US"/>
        </w:rPr>
        <w:t>prin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definirea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activităților</w:t>
      </w:r>
      <w:proofErr w:type="spellEnd"/>
      <w:r w:rsidRPr="00C33B60">
        <w:rPr>
          <w:lang w:val="en-US"/>
        </w:rPr>
        <w:t xml:space="preserve"> preventive </w:t>
      </w:r>
      <w:proofErr w:type="spellStart"/>
      <w:r w:rsidRPr="00C33B60">
        <w:rPr>
          <w:lang w:val="en-US"/>
        </w:rPr>
        <w:t>și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corective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și</w:t>
      </w:r>
      <w:proofErr w:type="spellEnd"/>
      <w:r w:rsidRPr="00C33B60">
        <w:rPr>
          <w:lang w:val="en-US"/>
        </w:rPr>
        <w:t xml:space="preserve"> a </w:t>
      </w:r>
      <w:proofErr w:type="spellStart"/>
      <w:r w:rsidRPr="00C33B60">
        <w:rPr>
          <w:lang w:val="en-US"/>
        </w:rPr>
        <w:t>resurselor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necesare</w:t>
      </w:r>
      <w:proofErr w:type="spellEnd"/>
      <w:r w:rsidRPr="00C33B60">
        <w:rPr>
          <w:lang w:val="en-US"/>
        </w:rPr>
        <w:t>. </w:t>
      </w:r>
      <w:proofErr w:type="spellStart"/>
      <w:r w:rsidRPr="00C33B60">
        <w:rPr>
          <w:lang w:val="en-US"/>
        </w:rPr>
        <w:t>Acesta</w:t>
      </w:r>
      <w:proofErr w:type="spellEnd"/>
      <w:r w:rsidRPr="00C33B60">
        <w:rPr>
          <w:lang w:val="en-US"/>
        </w:rPr>
        <w:t xml:space="preserve"> include </w:t>
      </w:r>
      <w:proofErr w:type="spellStart"/>
      <w:r w:rsidRPr="00C33B60">
        <w:rPr>
          <w:lang w:val="en-US"/>
        </w:rPr>
        <w:t>activele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vizate</w:t>
      </w:r>
      <w:proofErr w:type="spellEnd"/>
      <w:r w:rsidRPr="00C33B60">
        <w:rPr>
          <w:lang w:val="en-US"/>
        </w:rPr>
        <w:t xml:space="preserve">, </w:t>
      </w:r>
      <w:proofErr w:type="spellStart"/>
      <w:r w:rsidRPr="00C33B60">
        <w:rPr>
          <w:lang w:val="en-US"/>
        </w:rPr>
        <w:t>activitățile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specifice</w:t>
      </w:r>
      <w:proofErr w:type="spellEnd"/>
      <w:r w:rsidRPr="00C33B60">
        <w:rPr>
          <w:lang w:val="en-US"/>
        </w:rPr>
        <w:t xml:space="preserve"> (</w:t>
      </w:r>
      <w:proofErr w:type="spellStart"/>
      <w:r w:rsidRPr="00C33B60">
        <w:rPr>
          <w:lang w:val="en-US"/>
        </w:rPr>
        <w:t>revizii</w:t>
      </w:r>
      <w:proofErr w:type="spellEnd"/>
      <w:r w:rsidRPr="00C33B60">
        <w:rPr>
          <w:lang w:val="en-US"/>
        </w:rPr>
        <w:t xml:space="preserve">, </w:t>
      </w:r>
      <w:proofErr w:type="spellStart"/>
      <w:r w:rsidRPr="00C33B60">
        <w:rPr>
          <w:lang w:val="en-US"/>
        </w:rPr>
        <w:t>verificări</w:t>
      </w:r>
      <w:proofErr w:type="spellEnd"/>
      <w:r w:rsidRPr="00C33B60">
        <w:rPr>
          <w:lang w:val="en-US"/>
        </w:rPr>
        <w:t xml:space="preserve">, </w:t>
      </w:r>
      <w:proofErr w:type="spellStart"/>
      <w:r w:rsidRPr="00C33B60">
        <w:rPr>
          <w:lang w:val="en-US"/>
        </w:rPr>
        <w:t>reparații</w:t>
      </w:r>
      <w:proofErr w:type="spellEnd"/>
      <w:r w:rsidRPr="00C33B60">
        <w:rPr>
          <w:lang w:val="en-US"/>
        </w:rPr>
        <w:t xml:space="preserve">), </w:t>
      </w:r>
      <w:proofErr w:type="spellStart"/>
      <w:r w:rsidRPr="00C33B60">
        <w:rPr>
          <w:lang w:val="en-US"/>
        </w:rPr>
        <w:t>termenele</w:t>
      </w:r>
      <w:proofErr w:type="spellEnd"/>
      <w:r w:rsidRPr="00C33B60">
        <w:rPr>
          <w:lang w:val="en-US"/>
        </w:rPr>
        <w:t xml:space="preserve">, </w:t>
      </w:r>
      <w:proofErr w:type="spellStart"/>
      <w:r w:rsidRPr="00C33B60">
        <w:rPr>
          <w:lang w:val="en-US"/>
        </w:rPr>
        <w:t>responsabilitățile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și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costurile</w:t>
      </w:r>
      <w:proofErr w:type="spellEnd"/>
      <w:r w:rsidRPr="00C33B60">
        <w:rPr>
          <w:lang w:val="en-US"/>
        </w:rPr>
        <w:t xml:space="preserve"> estimate.  </w:t>
      </w:r>
    </w:p>
    <w:p w14:paraId="7E3B723A" w14:textId="2112FCC6" w:rsidR="00C33B60" w:rsidRPr="00C33B60" w:rsidRDefault="00C33B60" w:rsidP="00C33B60">
      <w:pPr>
        <w:rPr>
          <w:lang w:val="en-US"/>
        </w:rPr>
      </w:pPr>
      <w:proofErr w:type="spellStart"/>
      <w:r>
        <w:rPr>
          <w:lang w:val="en-US"/>
        </w:rPr>
        <w:t>Planul</w:t>
      </w:r>
      <w:proofErr w:type="spellEnd"/>
      <w:r>
        <w:rPr>
          <w:lang w:val="en-US"/>
        </w:rPr>
        <w:t xml:space="preserve"> de </w:t>
      </w:r>
      <w:proofErr w:type="spellStart"/>
      <w:proofErr w:type="gramStart"/>
      <w:r>
        <w:rPr>
          <w:lang w:val="en-US"/>
        </w:rPr>
        <w:t>menetenanță</w:t>
      </w:r>
      <w:proofErr w:type="spellEnd"/>
      <w:r>
        <w:rPr>
          <w:lang w:val="en-US"/>
        </w:rPr>
        <w:t xml:space="preserve">  </w:t>
      </w:r>
      <w:proofErr w:type="spellStart"/>
      <w:r>
        <w:rPr>
          <w:lang w:val="en-US"/>
        </w:rPr>
        <w:t>trebuie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să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cuprindă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acțiuni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relevante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pentru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asigurarea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sustenabilității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priectului</w:t>
      </w:r>
      <w:proofErr w:type="spellEnd"/>
      <w:r>
        <w:rPr>
          <w:lang w:val="en-US"/>
        </w:rPr>
        <w:t xml:space="preserve">, precum </w:t>
      </w:r>
      <w:proofErr w:type="spellStart"/>
      <w:r>
        <w:rPr>
          <w:lang w:val="en-US"/>
        </w:rPr>
        <w:t>și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costurile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aferente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în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conexiune</w:t>
      </w:r>
      <w:proofErr w:type="spellEnd"/>
      <w:r>
        <w:rPr>
          <w:lang w:val="en-US"/>
        </w:rPr>
        <w:t xml:space="preserve"> cu </w:t>
      </w:r>
      <w:proofErr w:type="spellStart"/>
      <w:r>
        <w:rPr>
          <w:lang w:val="en-US"/>
        </w:rPr>
        <w:t>celelalte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anexe</w:t>
      </w:r>
      <w:proofErr w:type="spellEnd"/>
      <w:r>
        <w:rPr>
          <w:lang w:val="en-US"/>
        </w:rPr>
        <w:t xml:space="preserve"> la Ghidul </w:t>
      </w:r>
      <w:proofErr w:type="spellStart"/>
      <w:r>
        <w:rPr>
          <w:lang w:val="en-US"/>
        </w:rPr>
        <w:t>solicitantului</w:t>
      </w:r>
      <w:proofErr w:type="spellEnd"/>
      <w:r>
        <w:rPr>
          <w:lang w:val="en-US"/>
        </w:rPr>
        <w:t xml:space="preserve">, care </w:t>
      </w:r>
      <w:proofErr w:type="spellStart"/>
      <w:r>
        <w:rPr>
          <w:lang w:val="en-US"/>
        </w:rPr>
        <w:t>prevăd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asigurarea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sustenabilității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proiectului</w:t>
      </w:r>
      <w:proofErr w:type="spellEnd"/>
      <w:r>
        <w:rPr>
          <w:lang w:val="en-US"/>
        </w:rPr>
        <w:t xml:space="preserve"> pe </w:t>
      </w:r>
      <w:proofErr w:type="spellStart"/>
      <w:r>
        <w:rPr>
          <w:lang w:val="en-US"/>
        </w:rPr>
        <w:t>perioada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durabilitate</w:t>
      </w:r>
      <w:proofErr w:type="spellEnd"/>
      <w:r>
        <w:rPr>
          <w:lang w:val="en-US"/>
        </w:rPr>
        <w:t>.</w:t>
      </w:r>
    </w:p>
    <w:p w14:paraId="6D24B762" w14:textId="3879CD37" w:rsidR="00C33B60" w:rsidRPr="00C33B60" w:rsidRDefault="00C33B60" w:rsidP="009A205E">
      <w:pPr>
        <w:jc w:val="center"/>
        <w:rPr>
          <w:b/>
          <w:bCs/>
          <w:u w:val="single"/>
          <w:lang w:val="en-US"/>
        </w:rPr>
      </w:pPr>
      <w:proofErr w:type="spellStart"/>
      <w:r w:rsidRPr="00C33B60">
        <w:rPr>
          <w:b/>
          <w:bCs/>
          <w:u w:val="single"/>
          <w:lang w:val="en-US"/>
        </w:rPr>
        <w:t>Componentele</w:t>
      </w:r>
      <w:proofErr w:type="spellEnd"/>
      <w:r w:rsidRPr="00C33B60">
        <w:rPr>
          <w:b/>
          <w:bCs/>
          <w:u w:val="single"/>
          <w:lang w:val="en-US"/>
        </w:rPr>
        <w:t xml:space="preserve"> </w:t>
      </w:r>
      <w:proofErr w:type="spellStart"/>
      <w:r w:rsidRPr="00C33B60">
        <w:rPr>
          <w:b/>
          <w:bCs/>
          <w:u w:val="single"/>
          <w:lang w:val="en-US"/>
        </w:rPr>
        <w:t>unui</w:t>
      </w:r>
      <w:proofErr w:type="spellEnd"/>
      <w:r w:rsidRPr="00C33B60">
        <w:rPr>
          <w:b/>
          <w:bCs/>
          <w:u w:val="single"/>
          <w:lang w:val="en-US"/>
        </w:rPr>
        <w:t xml:space="preserve"> plan de </w:t>
      </w:r>
      <w:proofErr w:type="spellStart"/>
      <w:r w:rsidRPr="00C33B60">
        <w:rPr>
          <w:b/>
          <w:bCs/>
          <w:u w:val="single"/>
          <w:lang w:val="en-US"/>
        </w:rPr>
        <w:t>mentenanță</w:t>
      </w:r>
      <w:proofErr w:type="spellEnd"/>
      <w:r w:rsidRPr="00C33B60">
        <w:rPr>
          <w:b/>
          <w:bCs/>
          <w:u w:val="single"/>
          <w:lang w:val="en-US"/>
        </w:rPr>
        <w:t>:</w:t>
      </w:r>
    </w:p>
    <w:p w14:paraId="349C0976" w14:textId="77777777" w:rsidR="00C33B60" w:rsidRPr="00C33B60" w:rsidRDefault="00C33B60" w:rsidP="00C33B60">
      <w:pPr>
        <w:numPr>
          <w:ilvl w:val="0"/>
          <w:numId w:val="1"/>
        </w:numPr>
        <w:rPr>
          <w:lang w:val="en-US"/>
        </w:rPr>
      </w:pPr>
      <w:proofErr w:type="spellStart"/>
      <w:r w:rsidRPr="00C33B60">
        <w:rPr>
          <w:lang w:val="en-US"/>
        </w:rPr>
        <w:t>Descrierea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activelor</w:t>
      </w:r>
      <w:proofErr w:type="spellEnd"/>
      <w:r w:rsidRPr="00C33B60">
        <w:rPr>
          <w:lang w:val="en-US"/>
        </w:rPr>
        <w:t>: </w:t>
      </w:r>
    </w:p>
    <w:p w14:paraId="6123CC35" w14:textId="616B5C12" w:rsidR="00C33B60" w:rsidRPr="00C33B60" w:rsidRDefault="00C33B60" w:rsidP="00C33B60">
      <w:pPr>
        <w:rPr>
          <w:lang w:val="en-US"/>
        </w:rPr>
      </w:pPr>
      <w:proofErr w:type="spellStart"/>
      <w:r w:rsidRPr="00C33B60">
        <w:rPr>
          <w:lang w:val="en-US"/>
        </w:rPr>
        <w:t>Identificarea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vehiculelor</w:t>
      </w:r>
      <w:proofErr w:type="spellEnd"/>
      <w:r w:rsidR="00561EE3">
        <w:rPr>
          <w:lang w:val="en-US"/>
        </w:rPr>
        <w:t>,</w:t>
      </w:r>
      <w:r w:rsidRPr="00C33B60">
        <w:rPr>
          <w:lang w:val="en-US"/>
        </w:rPr>
        <w:t xml:space="preserve"> </w:t>
      </w:r>
      <w:proofErr w:type="spellStart"/>
      <w:r w:rsidR="00561EE3" w:rsidRPr="00561EE3">
        <w:rPr>
          <w:lang w:val="en-US"/>
        </w:rPr>
        <w:t>echipamente</w:t>
      </w:r>
      <w:r w:rsidR="00561EE3">
        <w:rPr>
          <w:lang w:val="en-US"/>
        </w:rPr>
        <w:t>lor</w:t>
      </w:r>
      <w:proofErr w:type="spellEnd"/>
      <w:r w:rsidR="00561EE3">
        <w:rPr>
          <w:lang w:val="en-US"/>
        </w:rPr>
        <w:t>,</w:t>
      </w:r>
      <w:r w:rsidR="00561EE3" w:rsidRPr="00561EE3">
        <w:rPr>
          <w:lang w:val="en-US"/>
        </w:rPr>
        <w:t xml:space="preserve"> </w:t>
      </w:r>
      <w:proofErr w:type="spellStart"/>
      <w:r w:rsidR="00561EE3" w:rsidRPr="00561EE3">
        <w:rPr>
          <w:lang w:val="en-US"/>
        </w:rPr>
        <w:t>accesorii</w:t>
      </w:r>
      <w:r w:rsidR="00561EE3">
        <w:rPr>
          <w:lang w:val="en-US"/>
        </w:rPr>
        <w:t>lor</w:t>
      </w:r>
      <w:proofErr w:type="spellEnd"/>
      <w:r w:rsidR="00561EE3">
        <w:rPr>
          <w:lang w:val="en-US"/>
        </w:rPr>
        <w:t>,</w:t>
      </w:r>
      <w:r w:rsidR="00561EE3" w:rsidRPr="00561EE3">
        <w:rPr>
          <w:lang w:val="en-US"/>
        </w:rPr>
        <w:t xml:space="preserve"> </w:t>
      </w:r>
      <w:proofErr w:type="spellStart"/>
      <w:r w:rsidR="00561EE3" w:rsidRPr="00561EE3">
        <w:rPr>
          <w:lang w:val="en-US"/>
        </w:rPr>
        <w:t>material</w:t>
      </w:r>
      <w:r w:rsidR="00561EE3">
        <w:rPr>
          <w:lang w:val="en-US"/>
        </w:rPr>
        <w:t>ului</w:t>
      </w:r>
      <w:proofErr w:type="spellEnd"/>
      <w:r w:rsidR="00561EE3" w:rsidRPr="00561EE3">
        <w:rPr>
          <w:lang w:val="en-US"/>
        </w:rPr>
        <w:t xml:space="preserve"> </w:t>
      </w:r>
      <w:proofErr w:type="spellStart"/>
      <w:r w:rsidR="00561EE3" w:rsidRPr="00561EE3">
        <w:rPr>
          <w:lang w:val="en-US"/>
        </w:rPr>
        <w:t>rulant</w:t>
      </w:r>
      <w:proofErr w:type="spellEnd"/>
      <w:r w:rsidR="00561EE3">
        <w:rPr>
          <w:lang w:val="en-US"/>
        </w:rPr>
        <w:t>,</w:t>
      </w:r>
      <w:r w:rsidR="00561EE3" w:rsidRPr="00561EE3">
        <w:rPr>
          <w:lang w:val="en-US"/>
        </w:rPr>
        <w:t xml:space="preserve"> </w:t>
      </w:r>
      <w:proofErr w:type="spellStart"/>
      <w:r w:rsidR="00561EE3" w:rsidRPr="00561EE3">
        <w:rPr>
          <w:lang w:val="en-US"/>
        </w:rPr>
        <w:t>elemente</w:t>
      </w:r>
      <w:r w:rsidR="00561EE3">
        <w:rPr>
          <w:lang w:val="en-US"/>
        </w:rPr>
        <w:t>lor</w:t>
      </w:r>
      <w:proofErr w:type="spellEnd"/>
      <w:r w:rsidR="00561EE3" w:rsidRPr="00561EE3">
        <w:rPr>
          <w:lang w:val="en-US"/>
        </w:rPr>
        <w:t xml:space="preserve"> de </w:t>
      </w:r>
      <w:proofErr w:type="spellStart"/>
      <w:r w:rsidR="00561EE3" w:rsidRPr="00561EE3">
        <w:rPr>
          <w:lang w:val="en-US"/>
        </w:rPr>
        <w:t>digitalizare</w:t>
      </w:r>
      <w:proofErr w:type="spellEnd"/>
      <w:r w:rsidR="00561EE3" w:rsidRPr="00561EE3">
        <w:rPr>
          <w:lang w:val="en-US"/>
        </w:rPr>
        <w:t xml:space="preserve"> </w:t>
      </w:r>
      <w:r w:rsidRPr="00C33B60">
        <w:rPr>
          <w:lang w:val="en-US"/>
        </w:rPr>
        <w:t xml:space="preserve">care </w:t>
      </w:r>
      <w:proofErr w:type="spellStart"/>
      <w:r w:rsidRPr="00C33B60">
        <w:rPr>
          <w:lang w:val="en-US"/>
        </w:rPr>
        <w:t>necesită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mentenanță</w:t>
      </w:r>
      <w:proofErr w:type="spellEnd"/>
      <w:r w:rsidRPr="00C33B60">
        <w:rPr>
          <w:lang w:val="en-US"/>
        </w:rPr>
        <w:t>.</w:t>
      </w:r>
    </w:p>
    <w:p w14:paraId="355DED03" w14:textId="77777777" w:rsidR="00C33B60" w:rsidRPr="00C33B60" w:rsidRDefault="00C33B60" w:rsidP="00C33B60">
      <w:pPr>
        <w:numPr>
          <w:ilvl w:val="0"/>
          <w:numId w:val="1"/>
        </w:numPr>
        <w:rPr>
          <w:lang w:val="en-US"/>
        </w:rPr>
      </w:pPr>
      <w:proofErr w:type="spellStart"/>
      <w:r w:rsidRPr="00C33B60">
        <w:rPr>
          <w:lang w:val="en-US"/>
        </w:rPr>
        <w:t>Tipuri</w:t>
      </w:r>
      <w:proofErr w:type="spellEnd"/>
      <w:r w:rsidRPr="00C33B60">
        <w:rPr>
          <w:lang w:val="en-US"/>
        </w:rPr>
        <w:t xml:space="preserve"> de </w:t>
      </w:r>
      <w:proofErr w:type="spellStart"/>
      <w:r w:rsidRPr="00C33B60">
        <w:rPr>
          <w:lang w:val="en-US"/>
        </w:rPr>
        <w:t>intervenții</w:t>
      </w:r>
      <w:proofErr w:type="spellEnd"/>
      <w:r w:rsidRPr="00C33B60">
        <w:rPr>
          <w:lang w:val="en-US"/>
        </w:rPr>
        <w:t>: </w:t>
      </w:r>
    </w:p>
    <w:p w14:paraId="6F5A6B2C" w14:textId="1C7F5195" w:rsidR="00C33B60" w:rsidRPr="00C33B60" w:rsidRDefault="00C33B60" w:rsidP="00C33B60">
      <w:pPr>
        <w:rPr>
          <w:lang w:val="en-US"/>
        </w:rPr>
      </w:pPr>
      <w:proofErr w:type="spellStart"/>
      <w:r w:rsidRPr="00C33B60">
        <w:rPr>
          <w:lang w:val="en-US"/>
        </w:rPr>
        <w:t>Includerea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verificărilor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tehnice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și</w:t>
      </w:r>
      <w:proofErr w:type="spellEnd"/>
      <w:r w:rsidRPr="00C33B60">
        <w:rPr>
          <w:lang w:val="en-US"/>
        </w:rPr>
        <w:t xml:space="preserve"> a </w:t>
      </w:r>
      <w:proofErr w:type="spellStart"/>
      <w:r w:rsidRPr="00C33B60">
        <w:rPr>
          <w:lang w:val="en-US"/>
        </w:rPr>
        <w:t>diferitelor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categorii</w:t>
      </w:r>
      <w:proofErr w:type="spellEnd"/>
      <w:r w:rsidRPr="00C33B60">
        <w:rPr>
          <w:lang w:val="en-US"/>
        </w:rPr>
        <w:t xml:space="preserve"> de </w:t>
      </w:r>
      <w:proofErr w:type="spellStart"/>
      <w:r w:rsidRPr="00C33B60">
        <w:rPr>
          <w:lang w:val="en-US"/>
        </w:rPr>
        <w:t>reparații</w:t>
      </w:r>
      <w:proofErr w:type="spellEnd"/>
      <w:r w:rsidRPr="00C33B60">
        <w:rPr>
          <w:lang w:val="en-US"/>
        </w:rPr>
        <w:t xml:space="preserve"> (</w:t>
      </w:r>
      <w:proofErr w:type="spellStart"/>
      <w:r w:rsidRPr="00C33B60">
        <w:rPr>
          <w:lang w:val="en-US"/>
        </w:rPr>
        <w:t>gradul</w:t>
      </w:r>
      <w:proofErr w:type="spellEnd"/>
      <w:r w:rsidRPr="00C33B60">
        <w:rPr>
          <w:lang w:val="en-US"/>
        </w:rPr>
        <w:t xml:space="preserve"> 2, </w:t>
      </w:r>
      <w:proofErr w:type="spellStart"/>
      <w:r w:rsidRPr="00C33B60">
        <w:rPr>
          <w:lang w:val="en-US"/>
        </w:rPr>
        <w:t>sezoniere</w:t>
      </w:r>
      <w:proofErr w:type="spellEnd"/>
      <w:r w:rsidRPr="00C33B60">
        <w:rPr>
          <w:lang w:val="en-US"/>
        </w:rPr>
        <w:t xml:space="preserve">, </w:t>
      </w:r>
      <w:proofErr w:type="spellStart"/>
      <w:r w:rsidRPr="00C33B60">
        <w:rPr>
          <w:lang w:val="en-US"/>
        </w:rPr>
        <w:t>semestriale</w:t>
      </w:r>
      <w:proofErr w:type="spellEnd"/>
      <w:r w:rsidRPr="00C33B60">
        <w:rPr>
          <w:lang w:val="en-US"/>
        </w:rPr>
        <w:t xml:space="preserve">, </w:t>
      </w:r>
      <w:proofErr w:type="spellStart"/>
      <w:r w:rsidRPr="00C33B60">
        <w:rPr>
          <w:lang w:val="en-US"/>
        </w:rPr>
        <w:t>anuale</w:t>
      </w:r>
      <w:proofErr w:type="spellEnd"/>
      <w:r w:rsidRPr="00C33B60">
        <w:rPr>
          <w:lang w:val="en-US"/>
        </w:rPr>
        <w:t>)</w:t>
      </w:r>
      <w:r>
        <w:rPr>
          <w:lang w:val="en-US"/>
        </w:rPr>
        <w:t>.</w:t>
      </w:r>
      <w:r w:rsidRPr="00C33B60">
        <w:rPr>
          <w:lang w:val="en-US"/>
        </w:rPr>
        <w:t xml:space="preserve"> </w:t>
      </w:r>
    </w:p>
    <w:p w14:paraId="7ACE6414" w14:textId="77777777" w:rsidR="00C33B60" w:rsidRPr="00C33B60" w:rsidRDefault="00C33B60" w:rsidP="00C33B60">
      <w:pPr>
        <w:numPr>
          <w:ilvl w:val="0"/>
          <w:numId w:val="1"/>
        </w:numPr>
        <w:rPr>
          <w:lang w:val="en-US"/>
        </w:rPr>
      </w:pPr>
      <w:proofErr w:type="spellStart"/>
      <w:r w:rsidRPr="00C33B60">
        <w:rPr>
          <w:lang w:val="en-US"/>
        </w:rPr>
        <w:t>Planificarea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activităților</w:t>
      </w:r>
      <w:proofErr w:type="spellEnd"/>
      <w:r w:rsidRPr="00C33B60">
        <w:rPr>
          <w:lang w:val="en-US"/>
        </w:rPr>
        <w:t>: </w:t>
      </w:r>
    </w:p>
    <w:p w14:paraId="5AE23F16" w14:textId="77777777" w:rsidR="00C33B60" w:rsidRPr="00C33B60" w:rsidRDefault="00C33B60" w:rsidP="00C33B60">
      <w:pPr>
        <w:rPr>
          <w:lang w:val="en-US"/>
        </w:rPr>
      </w:pPr>
      <w:proofErr w:type="spellStart"/>
      <w:r w:rsidRPr="00C33B60">
        <w:rPr>
          <w:lang w:val="en-US"/>
        </w:rPr>
        <w:t>Stabilirea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termenelor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pentru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fiecare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intervenție</w:t>
      </w:r>
      <w:proofErr w:type="spellEnd"/>
      <w:r w:rsidRPr="00C33B60">
        <w:rPr>
          <w:lang w:val="en-US"/>
        </w:rPr>
        <w:t xml:space="preserve"> (de </w:t>
      </w:r>
      <w:proofErr w:type="spellStart"/>
      <w:r w:rsidRPr="00C33B60">
        <w:rPr>
          <w:lang w:val="en-US"/>
        </w:rPr>
        <w:t>exemplu</w:t>
      </w:r>
      <w:proofErr w:type="spellEnd"/>
      <w:r w:rsidRPr="00C33B60">
        <w:rPr>
          <w:lang w:val="en-US"/>
        </w:rPr>
        <w:t xml:space="preserve">, </w:t>
      </w:r>
      <w:proofErr w:type="spellStart"/>
      <w:r w:rsidRPr="00C33B60">
        <w:rPr>
          <w:lang w:val="en-US"/>
        </w:rPr>
        <w:t>prin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planificare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anuală</w:t>
      </w:r>
      <w:proofErr w:type="spellEnd"/>
      <w:r w:rsidRPr="00C33B60">
        <w:rPr>
          <w:lang w:val="en-US"/>
        </w:rPr>
        <w:t>).</w:t>
      </w:r>
    </w:p>
    <w:p w14:paraId="349B1785" w14:textId="77777777" w:rsidR="00C33B60" w:rsidRPr="00C33B60" w:rsidRDefault="00C33B60" w:rsidP="00C33B60">
      <w:pPr>
        <w:numPr>
          <w:ilvl w:val="0"/>
          <w:numId w:val="1"/>
        </w:numPr>
        <w:rPr>
          <w:lang w:val="en-US"/>
        </w:rPr>
      </w:pPr>
      <w:proofErr w:type="spellStart"/>
      <w:r w:rsidRPr="00C33B60">
        <w:rPr>
          <w:b/>
          <w:bCs/>
          <w:lang w:val="en-US"/>
        </w:rPr>
        <w:t>Sisteme</w:t>
      </w:r>
      <w:proofErr w:type="spellEnd"/>
      <w:r w:rsidRPr="00C33B60">
        <w:rPr>
          <w:b/>
          <w:bCs/>
          <w:lang w:val="en-US"/>
        </w:rPr>
        <w:t xml:space="preserve"> de </w:t>
      </w:r>
      <w:proofErr w:type="spellStart"/>
      <w:r w:rsidRPr="00C33B60">
        <w:rPr>
          <w:b/>
          <w:bCs/>
          <w:lang w:val="en-US"/>
        </w:rPr>
        <w:t>mentenanță</w:t>
      </w:r>
      <w:proofErr w:type="spellEnd"/>
      <w:r w:rsidRPr="00C33B60">
        <w:rPr>
          <w:b/>
          <w:bCs/>
          <w:lang w:val="en-US"/>
        </w:rPr>
        <w:t>:</w:t>
      </w:r>
      <w:r w:rsidRPr="00C33B60">
        <w:rPr>
          <w:lang w:val="en-US"/>
        </w:rPr>
        <w:t> </w:t>
      </w:r>
    </w:p>
    <w:p w14:paraId="3CE20BB4" w14:textId="77777777" w:rsidR="00C33B60" w:rsidRPr="00C33B60" w:rsidRDefault="00C33B60" w:rsidP="00C33B60">
      <w:pPr>
        <w:rPr>
          <w:lang w:val="en-US"/>
        </w:rPr>
      </w:pPr>
      <w:proofErr w:type="spellStart"/>
      <w:r w:rsidRPr="00C33B60">
        <w:rPr>
          <w:lang w:val="en-US"/>
        </w:rPr>
        <w:t>Implementarea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unor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sisteme</w:t>
      </w:r>
      <w:proofErr w:type="spellEnd"/>
      <w:r w:rsidRPr="00C33B60">
        <w:rPr>
          <w:lang w:val="en-US"/>
        </w:rPr>
        <w:t xml:space="preserve"> preventive (</w:t>
      </w:r>
      <w:proofErr w:type="spellStart"/>
      <w:r w:rsidRPr="00C33B60">
        <w:rPr>
          <w:lang w:val="en-US"/>
        </w:rPr>
        <w:t>planificate</w:t>
      </w:r>
      <w:proofErr w:type="spellEnd"/>
      <w:r w:rsidRPr="00C33B60">
        <w:rPr>
          <w:lang w:val="en-US"/>
        </w:rPr>
        <w:t xml:space="preserve">) </w:t>
      </w:r>
      <w:proofErr w:type="spellStart"/>
      <w:r w:rsidRPr="00C33B60">
        <w:rPr>
          <w:lang w:val="en-US"/>
        </w:rPr>
        <w:t>și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corective</w:t>
      </w:r>
      <w:proofErr w:type="spellEnd"/>
      <w:r w:rsidRPr="00C33B60">
        <w:rPr>
          <w:lang w:val="en-US"/>
        </w:rPr>
        <w:t xml:space="preserve"> (de </w:t>
      </w:r>
      <w:proofErr w:type="spellStart"/>
      <w:r w:rsidRPr="00C33B60">
        <w:rPr>
          <w:lang w:val="en-US"/>
        </w:rPr>
        <w:t>remediere</w:t>
      </w:r>
      <w:proofErr w:type="spellEnd"/>
      <w:r w:rsidRPr="00C33B60">
        <w:rPr>
          <w:lang w:val="en-US"/>
        </w:rPr>
        <w:t>).</w:t>
      </w:r>
    </w:p>
    <w:p w14:paraId="46E7CFAF" w14:textId="77777777" w:rsidR="00C33B60" w:rsidRPr="00C33B60" w:rsidRDefault="00C33B60" w:rsidP="00C33B60">
      <w:pPr>
        <w:numPr>
          <w:ilvl w:val="0"/>
          <w:numId w:val="1"/>
        </w:numPr>
        <w:rPr>
          <w:lang w:val="en-US"/>
        </w:rPr>
      </w:pPr>
      <w:proofErr w:type="spellStart"/>
      <w:r w:rsidRPr="00C33B60">
        <w:rPr>
          <w:lang w:val="en-US"/>
        </w:rPr>
        <w:t>Resurse</w:t>
      </w:r>
      <w:proofErr w:type="spellEnd"/>
      <w:r w:rsidRPr="00C33B60">
        <w:rPr>
          <w:lang w:val="en-US"/>
        </w:rPr>
        <w:t>: </w:t>
      </w:r>
    </w:p>
    <w:p w14:paraId="46173781" w14:textId="77777777" w:rsidR="00C33B60" w:rsidRPr="00C33B60" w:rsidRDefault="00C33B60" w:rsidP="00C33B60">
      <w:pPr>
        <w:rPr>
          <w:lang w:val="en-US"/>
        </w:rPr>
      </w:pPr>
      <w:proofErr w:type="spellStart"/>
      <w:r w:rsidRPr="00C33B60">
        <w:rPr>
          <w:lang w:val="en-US"/>
        </w:rPr>
        <w:t>Prezentarea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resurselor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necesare</w:t>
      </w:r>
      <w:proofErr w:type="spellEnd"/>
      <w:r w:rsidRPr="00C33B60">
        <w:rPr>
          <w:lang w:val="en-US"/>
        </w:rPr>
        <w:t xml:space="preserve"> (</w:t>
      </w:r>
      <w:proofErr w:type="spellStart"/>
      <w:r w:rsidRPr="00C33B60">
        <w:rPr>
          <w:lang w:val="en-US"/>
        </w:rPr>
        <w:t>materiale</w:t>
      </w:r>
      <w:proofErr w:type="spellEnd"/>
      <w:r w:rsidRPr="00C33B60">
        <w:rPr>
          <w:lang w:val="en-US"/>
        </w:rPr>
        <w:t xml:space="preserve">, </w:t>
      </w:r>
      <w:proofErr w:type="spellStart"/>
      <w:r w:rsidRPr="00C33B60">
        <w:rPr>
          <w:lang w:val="en-US"/>
        </w:rPr>
        <w:t>piese</w:t>
      </w:r>
      <w:proofErr w:type="spellEnd"/>
      <w:r w:rsidRPr="00C33B60">
        <w:rPr>
          <w:lang w:val="en-US"/>
        </w:rPr>
        <w:t xml:space="preserve"> de </w:t>
      </w:r>
      <w:proofErr w:type="spellStart"/>
      <w:r w:rsidRPr="00C33B60">
        <w:rPr>
          <w:lang w:val="en-US"/>
        </w:rPr>
        <w:t>schimb</w:t>
      </w:r>
      <w:proofErr w:type="spellEnd"/>
      <w:r w:rsidRPr="00C33B60">
        <w:rPr>
          <w:lang w:val="en-US"/>
        </w:rPr>
        <w:t xml:space="preserve">, personal </w:t>
      </w:r>
      <w:proofErr w:type="spellStart"/>
      <w:r w:rsidRPr="00C33B60">
        <w:rPr>
          <w:lang w:val="en-US"/>
        </w:rPr>
        <w:t>calificat</w:t>
      </w:r>
      <w:proofErr w:type="spellEnd"/>
      <w:r w:rsidRPr="00C33B60">
        <w:rPr>
          <w:lang w:val="en-US"/>
        </w:rPr>
        <w:t xml:space="preserve">) </w:t>
      </w:r>
      <w:proofErr w:type="spellStart"/>
      <w:r w:rsidRPr="00C33B60">
        <w:rPr>
          <w:lang w:val="en-US"/>
        </w:rPr>
        <w:t>și</w:t>
      </w:r>
      <w:proofErr w:type="spellEnd"/>
      <w:r w:rsidRPr="00C33B60">
        <w:rPr>
          <w:lang w:val="en-US"/>
        </w:rPr>
        <w:t xml:space="preserve"> a </w:t>
      </w:r>
      <w:proofErr w:type="spellStart"/>
      <w:r w:rsidRPr="00C33B60">
        <w:rPr>
          <w:lang w:val="en-US"/>
        </w:rPr>
        <w:t>costurilor</w:t>
      </w:r>
      <w:proofErr w:type="spellEnd"/>
      <w:r w:rsidRPr="00C33B60">
        <w:rPr>
          <w:lang w:val="en-US"/>
        </w:rPr>
        <w:t xml:space="preserve"> estimate </w:t>
      </w:r>
      <w:proofErr w:type="spellStart"/>
      <w:r w:rsidRPr="00C33B60">
        <w:rPr>
          <w:lang w:val="en-US"/>
        </w:rPr>
        <w:t>pentru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lucrările</w:t>
      </w:r>
      <w:proofErr w:type="spellEnd"/>
      <w:r w:rsidRPr="00C33B60">
        <w:rPr>
          <w:lang w:val="en-US"/>
        </w:rPr>
        <w:t xml:space="preserve"> de </w:t>
      </w:r>
      <w:proofErr w:type="spellStart"/>
      <w:r w:rsidRPr="00C33B60">
        <w:rPr>
          <w:lang w:val="en-US"/>
        </w:rPr>
        <w:t>întreținere</w:t>
      </w:r>
      <w:proofErr w:type="spellEnd"/>
      <w:r w:rsidRPr="00C33B60">
        <w:rPr>
          <w:lang w:val="en-US"/>
        </w:rPr>
        <w:t>.</w:t>
      </w:r>
    </w:p>
    <w:p w14:paraId="03B91BEB" w14:textId="77777777" w:rsidR="00C33B60" w:rsidRPr="00C33B60" w:rsidRDefault="00C33B60" w:rsidP="00C33B60">
      <w:pPr>
        <w:numPr>
          <w:ilvl w:val="0"/>
          <w:numId w:val="1"/>
        </w:numPr>
        <w:rPr>
          <w:lang w:val="en-US"/>
        </w:rPr>
      </w:pPr>
      <w:proofErr w:type="spellStart"/>
      <w:r w:rsidRPr="00C33B60">
        <w:rPr>
          <w:lang w:val="en-US"/>
        </w:rPr>
        <w:t>Responsabilități</w:t>
      </w:r>
      <w:proofErr w:type="spellEnd"/>
      <w:r w:rsidRPr="00C33B60">
        <w:rPr>
          <w:lang w:val="en-US"/>
        </w:rPr>
        <w:t>: </w:t>
      </w:r>
    </w:p>
    <w:p w14:paraId="6F70C7DB" w14:textId="4934493F" w:rsidR="00C33B60" w:rsidRDefault="00C33B60" w:rsidP="00C33B60">
      <w:pPr>
        <w:rPr>
          <w:lang w:val="en-US"/>
        </w:rPr>
      </w:pPr>
      <w:proofErr w:type="spellStart"/>
      <w:r w:rsidRPr="00C33B60">
        <w:rPr>
          <w:lang w:val="en-US"/>
        </w:rPr>
        <w:t>Alocarea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sarcinilor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specifice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personalului</w:t>
      </w:r>
      <w:proofErr w:type="spellEnd"/>
      <w:r w:rsidRPr="00C33B60">
        <w:rPr>
          <w:lang w:val="en-US"/>
        </w:rPr>
        <w:t xml:space="preserve"> </w:t>
      </w:r>
      <w:proofErr w:type="spellStart"/>
      <w:r>
        <w:rPr>
          <w:lang w:val="en-US"/>
        </w:rPr>
        <w:t>implicat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sau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altor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departamente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relevante</w:t>
      </w:r>
      <w:proofErr w:type="spellEnd"/>
      <w:r w:rsidRPr="00C33B60">
        <w:rPr>
          <w:lang w:val="en-US"/>
        </w:rPr>
        <w:t>.</w:t>
      </w:r>
    </w:p>
    <w:p w14:paraId="4CED9BB5" w14:textId="77777777" w:rsidR="00C33B60" w:rsidRPr="00C33B60" w:rsidRDefault="00C33B60" w:rsidP="00C33B60">
      <w:pPr>
        <w:rPr>
          <w:lang w:val="en-US"/>
        </w:rPr>
      </w:pPr>
    </w:p>
    <w:p w14:paraId="77342B86" w14:textId="77777777" w:rsidR="009A205E" w:rsidRDefault="009A205E" w:rsidP="009A205E">
      <w:pPr>
        <w:jc w:val="center"/>
        <w:rPr>
          <w:b/>
          <w:bCs/>
          <w:u w:val="single"/>
          <w:lang w:val="en-US"/>
        </w:rPr>
      </w:pPr>
    </w:p>
    <w:p w14:paraId="54B01352" w14:textId="4C370E80" w:rsidR="00C33B60" w:rsidRPr="00C33B60" w:rsidRDefault="00C33B60" w:rsidP="009A205E">
      <w:pPr>
        <w:jc w:val="center"/>
        <w:rPr>
          <w:b/>
          <w:bCs/>
          <w:u w:val="single"/>
          <w:lang w:val="en-US"/>
        </w:rPr>
      </w:pPr>
      <w:proofErr w:type="spellStart"/>
      <w:r w:rsidRPr="00C33B60">
        <w:rPr>
          <w:b/>
          <w:bCs/>
          <w:u w:val="single"/>
          <w:lang w:val="en-US"/>
        </w:rPr>
        <w:t>Scopul</w:t>
      </w:r>
      <w:proofErr w:type="spellEnd"/>
      <w:r w:rsidRPr="00C33B60">
        <w:rPr>
          <w:b/>
          <w:bCs/>
          <w:u w:val="single"/>
          <w:lang w:val="en-US"/>
        </w:rPr>
        <w:t xml:space="preserve"> </w:t>
      </w:r>
      <w:proofErr w:type="spellStart"/>
      <w:r w:rsidRPr="00C33B60">
        <w:rPr>
          <w:b/>
          <w:bCs/>
          <w:u w:val="single"/>
          <w:lang w:val="en-US"/>
        </w:rPr>
        <w:t>planului</w:t>
      </w:r>
      <w:proofErr w:type="spellEnd"/>
      <w:r w:rsidRPr="00C33B60">
        <w:rPr>
          <w:b/>
          <w:bCs/>
          <w:u w:val="single"/>
          <w:lang w:val="en-US"/>
        </w:rPr>
        <w:t xml:space="preserve"> de </w:t>
      </w:r>
      <w:proofErr w:type="spellStart"/>
      <w:r w:rsidRPr="00C33B60">
        <w:rPr>
          <w:b/>
          <w:bCs/>
          <w:u w:val="single"/>
          <w:lang w:val="en-US"/>
        </w:rPr>
        <w:t>mentenanță</w:t>
      </w:r>
      <w:proofErr w:type="spellEnd"/>
      <w:r w:rsidRPr="00C33B60">
        <w:rPr>
          <w:b/>
          <w:bCs/>
          <w:u w:val="single"/>
          <w:lang w:val="en-US"/>
        </w:rPr>
        <w:t>:</w:t>
      </w:r>
    </w:p>
    <w:p w14:paraId="01E206E3" w14:textId="77777777" w:rsidR="00C33B60" w:rsidRPr="00C33B60" w:rsidRDefault="00C33B60" w:rsidP="00C33B60">
      <w:pPr>
        <w:numPr>
          <w:ilvl w:val="0"/>
          <w:numId w:val="2"/>
        </w:numPr>
        <w:rPr>
          <w:lang w:val="en-US"/>
        </w:rPr>
      </w:pPr>
      <w:proofErr w:type="spellStart"/>
      <w:r w:rsidRPr="00C33B60">
        <w:rPr>
          <w:lang w:val="en-US"/>
        </w:rPr>
        <w:t>Asigurarea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siguranței</w:t>
      </w:r>
      <w:proofErr w:type="spellEnd"/>
      <w:r w:rsidRPr="00C33B60">
        <w:rPr>
          <w:lang w:val="en-US"/>
        </w:rPr>
        <w:t>: </w:t>
      </w:r>
    </w:p>
    <w:p w14:paraId="572EDAA0" w14:textId="54970647" w:rsidR="00C33B60" w:rsidRPr="00C33B60" w:rsidRDefault="00C33B60" w:rsidP="00C33B60">
      <w:pPr>
        <w:rPr>
          <w:lang w:val="en-US"/>
        </w:rPr>
      </w:pPr>
      <w:proofErr w:type="spellStart"/>
      <w:r w:rsidRPr="00C33B60">
        <w:rPr>
          <w:lang w:val="en-US"/>
        </w:rPr>
        <w:t>Vehiculele</w:t>
      </w:r>
      <w:proofErr w:type="spellEnd"/>
      <w:r>
        <w:rPr>
          <w:lang w:val="en-US"/>
        </w:rPr>
        <w:t xml:space="preserve">/ </w:t>
      </w:r>
      <w:proofErr w:type="spellStart"/>
      <w:r>
        <w:rPr>
          <w:lang w:val="en-US"/>
        </w:rPr>
        <w:t>accesoriile</w:t>
      </w:r>
      <w:proofErr w:type="spellEnd"/>
      <w:r>
        <w:rPr>
          <w:lang w:val="en-US"/>
        </w:rPr>
        <w:t xml:space="preserve">/ </w:t>
      </w:r>
      <w:proofErr w:type="spellStart"/>
      <w:r>
        <w:rPr>
          <w:lang w:val="en-US"/>
        </w:rPr>
        <w:t>echipamentele</w:t>
      </w:r>
      <w:proofErr w:type="spellEnd"/>
      <w:r w:rsidR="00561EE3">
        <w:rPr>
          <w:lang w:val="en-US"/>
        </w:rPr>
        <w:t xml:space="preserve">/ etc. </w:t>
      </w:r>
      <w:r w:rsidRPr="00C33B60">
        <w:rPr>
          <w:lang w:val="en-US"/>
        </w:rPr>
        <w:t xml:space="preserve"> sunt </w:t>
      </w:r>
      <w:proofErr w:type="spellStart"/>
      <w:r w:rsidRPr="00C33B60">
        <w:rPr>
          <w:lang w:val="en-US"/>
        </w:rPr>
        <w:t>menținute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în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condiții</w:t>
      </w:r>
      <w:proofErr w:type="spellEnd"/>
      <w:r w:rsidRPr="00C33B60">
        <w:rPr>
          <w:lang w:val="en-US"/>
        </w:rPr>
        <w:t xml:space="preserve"> optime de </w:t>
      </w:r>
      <w:proofErr w:type="spellStart"/>
      <w:r w:rsidRPr="00C33B60">
        <w:rPr>
          <w:lang w:val="en-US"/>
        </w:rPr>
        <w:t>siguranță</w:t>
      </w:r>
      <w:proofErr w:type="spellEnd"/>
      <w:r w:rsidRPr="00C33B60">
        <w:rPr>
          <w:lang w:val="en-US"/>
        </w:rPr>
        <w:t xml:space="preserve">, </w:t>
      </w:r>
      <w:proofErr w:type="spellStart"/>
      <w:r w:rsidRPr="00C33B60">
        <w:rPr>
          <w:lang w:val="en-US"/>
        </w:rPr>
        <w:t>prevenind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accidentele</w:t>
      </w:r>
      <w:proofErr w:type="spellEnd"/>
      <w:r w:rsidRPr="00C33B60">
        <w:rPr>
          <w:lang w:val="en-US"/>
        </w:rPr>
        <w:t>. </w:t>
      </w:r>
    </w:p>
    <w:p w14:paraId="3B8613C1" w14:textId="77777777" w:rsidR="00C33B60" w:rsidRPr="00C33B60" w:rsidRDefault="00C33B60" w:rsidP="00C33B60">
      <w:pPr>
        <w:numPr>
          <w:ilvl w:val="0"/>
          <w:numId w:val="2"/>
        </w:numPr>
        <w:rPr>
          <w:lang w:val="en-US"/>
        </w:rPr>
      </w:pPr>
      <w:proofErr w:type="spellStart"/>
      <w:r w:rsidRPr="00C33B60">
        <w:rPr>
          <w:lang w:val="en-US"/>
        </w:rPr>
        <w:t>Creșterea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fiabilității</w:t>
      </w:r>
      <w:proofErr w:type="spellEnd"/>
      <w:r w:rsidRPr="00C33B60">
        <w:rPr>
          <w:lang w:val="en-US"/>
        </w:rPr>
        <w:t>: </w:t>
      </w:r>
    </w:p>
    <w:p w14:paraId="21B0A59D" w14:textId="77777777" w:rsidR="00C33B60" w:rsidRPr="00C33B60" w:rsidRDefault="00C33B60" w:rsidP="00C33B60">
      <w:pPr>
        <w:rPr>
          <w:lang w:val="en-US"/>
        </w:rPr>
      </w:pPr>
      <w:proofErr w:type="spellStart"/>
      <w:r w:rsidRPr="00C33B60">
        <w:rPr>
          <w:lang w:val="en-US"/>
        </w:rPr>
        <w:t>Previne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defectarea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prematură</w:t>
      </w:r>
      <w:proofErr w:type="spellEnd"/>
      <w:r w:rsidRPr="00C33B60">
        <w:rPr>
          <w:lang w:val="en-US"/>
        </w:rPr>
        <w:t xml:space="preserve"> a </w:t>
      </w:r>
      <w:proofErr w:type="spellStart"/>
      <w:r w:rsidRPr="00C33B60">
        <w:rPr>
          <w:lang w:val="en-US"/>
        </w:rPr>
        <w:t>componentelor</w:t>
      </w:r>
      <w:proofErr w:type="spellEnd"/>
      <w:r w:rsidRPr="00C33B60">
        <w:rPr>
          <w:lang w:val="en-US"/>
        </w:rPr>
        <w:t xml:space="preserve">, </w:t>
      </w:r>
      <w:proofErr w:type="spellStart"/>
      <w:r w:rsidRPr="00C33B60">
        <w:rPr>
          <w:lang w:val="en-US"/>
        </w:rPr>
        <w:t>asigurând</w:t>
      </w:r>
      <w:proofErr w:type="spellEnd"/>
      <w:r w:rsidRPr="00C33B60">
        <w:rPr>
          <w:lang w:val="en-US"/>
        </w:rPr>
        <w:t xml:space="preserve"> o </w:t>
      </w:r>
      <w:proofErr w:type="spellStart"/>
      <w:r w:rsidRPr="00C33B60">
        <w:rPr>
          <w:lang w:val="en-US"/>
        </w:rPr>
        <w:t>funcționare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continuă</w:t>
      </w:r>
      <w:proofErr w:type="spellEnd"/>
      <w:r w:rsidRPr="00C33B60">
        <w:rPr>
          <w:lang w:val="en-US"/>
        </w:rPr>
        <w:t>. </w:t>
      </w:r>
    </w:p>
    <w:p w14:paraId="10CE2AFD" w14:textId="77777777" w:rsidR="00C33B60" w:rsidRPr="00C33B60" w:rsidRDefault="00C33B60" w:rsidP="00C33B60">
      <w:pPr>
        <w:numPr>
          <w:ilvl w:val="0"/>
          <w:numId w:val="2"/>
        </w:numPr>
        <w:rPr>
          <w:lang w:val="en-US"/>
        </w:rPr>
      </w:pPr>
      <w:proofErr w:type="spellStart"/>
      <w:r w:rsidRPr="00C33B60">
        <w:rPr>
          <w:lang w:val="en-US"/>
        </w:rPr>
        <w:t>Optimizarea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costurilor</w:t>
      </w:r>
      <w:proofErr w:type="spellEnd"/>
      <w:r w:rsidRPr="00C33B60">
        <w:rPr>
          <w:lang w:val="en-US"/>
        </w:rPr>
        <w:t>: </w:t>
      </w:r>
    </w:p>
    <w:p w14:paraId="5053F32B" w14:textId="77777777" w:rsidR="00C33B60" w:rsidRPr="00C33B60" w:rsidRDefault="00C33B60" w:rsidP="00C33B60">
      <w:pPr>
        <w:rPr>
          <w:lang w:val="en-US"/>
        </w:rPr>
      </w:pPr>
      <w:proofErr w:type="spellStart"/>
      <w:r w:rsidRPr="00C33B60">
        <w:rPr>
          <w:lang w:val="en-US"/>
        </w:rPr>
        <w:t>Previne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defecțiunile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majore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și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costisitoare</w:t>
      </w:r>
      <w:proofErr w:type="spellEnd"/>
      <w:r w:rsidRPr="00C33B60">
        <w:rPr>
          <w:lang w:val="en-US"/>
        </w:rPr>
        <w:t xml:space="preserve">, </w:t>
      </w:r>
      <w:proofErr w:type="spellStart"/>
      <w:r w:rsidRPr="00C33B60">
        <w:rPr>
          <w:lang w:val="en-US"/>
        </w:rPr>
        <w:t>prin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intervenții</w:t>
      </w:r>
      <w:proofErr w:type="spellEnd"/>
      <w:r w:rsidRPr="00C33B60">
        <w:rPr>
          <w:lang w:val="en-US"/>
        </w:rPr>
        <w:t xml:space="preserve"> preventive regulate. </w:t>
      </w:r>
    </w:p>
    <w:p w14:paraId="3FA4887F" w14:textId="7A4623DB" w:rsidR="00C33B60" w:rsidRPr="00C33B60" w:rsidRDefault="00C33B60" w:rsidP="00C33B60">
      <w:pPr>
        <w:numPr>
          <w:ilvl w:val="0"/>
          <w:numId w:val="2"/>
        </w:numPr>
        <w:rPr>
          <w:lang w:val="en-US"/>
        </w:rPr>
      </w:pPr>
      <w:proofErr w:type="spellStart"/>
      <w:r w:rsidRPr="00C33B60">
        <w:rPr>
          <w:lang w:val="en-US"/>
        </w:rPr>
        <w:t>Prelungirea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duratei</w:t>
      </w:r>
      <w:proofErr w:type="spellEnd"/>
      <w:r w:rsidRPr="00C33B60">
        <w:rPr>
          <w:lang w:val="en-US"/>
        </w:rPr>
        <w:t xml:space="preserve"> de </w:t>
      </w:r>
      <w:proofErr w:type="spellStart"/>
      <w:r w:rsidRPr="00C33B60">
        <w:rPr>
          <w:lang w:val="en-US"/>
        </w:rPr>
        <w:t>viață</w:t>
      </w:r>
      <w:proofErr w:type="spellEnd"/>
      <w:r w:rsidRPr="00C33B60">
        <w:rPr>
          <w:lang w:val="en-US"/>
        </w:rPr>
        <w:t xml:space="preserve"> a </w:t>
      </w:r>
      <w:proofErr w:type="spellStart"/>
      <w:r w:rsidRPr="00C33B60">
        <w:rPr>
          <w:lang w:val="en-US"/>
        </w:rPr>
        <w:t>vehiculelor</w:t>
      </w:r>
      <w:proofErr w:type="spellEnd"/>
      <w:r w:rsidRPr="00561EE3">
        <w:rPr>
          <w:lang w:val="en-US"/>
        </w:rPr>
        <w:t>/</w:t>
      </w:r>
      <w:r w:rsidRPr="00561EE3">
        <w:t xml:space="preserve"> </w:t>
      </w:r>
      <w:proofErr w:type="spellStart"/>
      <w:r w:rsidRPr="00561EE3">
        <w:rPr>
          <w:lang w:val="en-US"/>
        </w:rPr>
        <w:t>accesoriilor</w:t>
      </w:r>
      <w:proofErr w:type="spellEnd"/>
      <w:r w:rsidRPr="00561EE3">
        <w:rPr>
          <w:lang w:val="en-US"/>
        </w:rPr>
        <w:t xml:space="preserve">/ </w:t>
      </w:r>
      <w:proofErr w:type="spellStart"/>
      <w:r w:rsidRPr="00561EE3">
        <w:rPr>
          <w:lang w:val="en-US"/>
        </w:rPr>
        <w:t>echipamentelor</w:t>
      </w:r>
      <w:proofErr w:type="spellEnd"/>
      <w:r w:rsidR="00561EE3">
        <w:rPr>
          <w:lang w:val="en-US"/>
        </w:rPr>
        <w:t>/ etc.</w:t>
      </w:r>
      <w:r w:rsidRPr="00C33B60">
        <w:rPr>
          <w:lang w:val="en-US"/>
        </w:rPr>
        <w:t>: </w:t>
      </w:r>
    </w:p>
    <w:p w14:paraId="26153BBE" w14:textId="70DE3D6C" w:rsidR="00C33B60" w:rsidRPr="00C33B60" w:rsidRDefault="00C33B60" w:rsidP="00C33B60">
      <w:pPr>
        <w:rPr>
          <w:lang w:val="en-US"/>
        </w:rPr>
      </w:pPr>
      <w:proofErr w:type="spellStart"/>
      <w:r w:rsidRPr="00C33B60">
        <w:rPr>
          <w:lang w:val="en-US"/>
        </w:rPr>
        <w:t>Întreținerea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adecvată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contribuie</w:t>
      </w:r>
      <w:proofErr w:type="spellEnd"/>
      <w:r w:rsidRPr="00C33B60">
        <w:rPr>
          <w:lang w:val="en-US"/>
        </w:rPr>
        <w:t xml:space="preserve"> la o </w:t>
      </w:r>
      <w:proofErr w:type="spellStart"/>
      <w:r w:rsidRPr="00C33B60">
        <w:rPr>
          <w:lang w:val="en-US"/>
        </w:rPr>
        <w:t>durată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mai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lungă</w:t>
      </w:r>
      <w:proofErr w:type="spellEnd"/>
      <w:r w:rsidRPr="00C33B60">
        <w:rPr>
          <w:lang w:val="en-US"/>
        </w:rPr>
        <w:t xml:space="preserve"> de </w:t>
      </w:r>
      <w:proofErr w:type="spellStart"/>
      <w:r w:rsidRPr="00C33B60">
        <w:rPr>
          <w:lang w:val="en-US"/>
        </w:rPr>
        <w:t>exploatare</w:t>
      </w:r>
      <w:proofErr w:type="spellEnd"/>
      <w:r w:rsidRPr="00C33B60">
        <w:rPr>
          <w:lang w:val="en-US"/>
        </w:rPr>
        <w:t xml:space="preserve"> </w:t>
      </w:r>
      <w:proofErr w:type="gramStart"/>
      <w:r w:rsidRPr="00C33B60">
        <w:rPr>
          <w:lang w:val="en-US"/>
        </w:rPr>
        <w:t>a</w:t>
      </w:r>
      <w:proofErr w:type="gramEnd"/>
      <w:r w:rsidRPr="00C33B60">
        <w:rPr>
          <w:lang w:val="en-US"/>
        </w:rPr>
        <w:t xml:space="preserve"> </w:t>
      </w:r>
      <w:proofErr w:type="spellStart"/>
      <w:r>
        <w:rPr>
          <w:lang w:val="en-US"/>
        </w:rPr>
        <w:t>investițiilor</w:t>
      </w:r>
      <w:proofErr w:type="spellEnd"/>
      <w:r>
        <w:rPr>
          <w:lang w:val="en-US"/>
        </w:rPr>
        <w:t xml:space="preserve"> din </w:t>
      </w:r>
      <w:proofErr w:type="spellStart"/>
      <w:r>
        <w:rPr>
          <w:lang w:val="en-US"/>
        </w:rPr>
        <w:t>proiect</w:t>
      </w:r>
      <w:proofErr w:type="spellEnd"/>
      <w:r w:rsidRPr="00C33B60">
        <w:rPr>
          <w:lang w:val="en-US"/>
        </w:rPr>
        <w:t>. </w:t>
      </w:r>
    </w:p>
    <w:p w14:paraId="2521D77F" w14:textId="77777777" w:rsidR="00561EE3" w:rsidRDefault="00561EE3" w:rsidP="00C33B60">
      <w:pPr>
        <w:rPr>
          <w:lang w:val="en-US"/>
        </w:rPr>
      </w:pPr>
    </w:p>
    <w:p w14:paraId="17A1A611" w14:textId="6EB80843" w:rsidR="00C33B60" w:rsidRPr="00C33B60" w:rsidRDefault="00C33B60" w:rsidP="00C33B60">
      <w:pPr>
        <w:rPr>
          <w:lang w:val="en-US"/>
        </w:rPr>
      </w:pPr>
      <w:proofErr w:type="spellStart"/>
      <w:r w:rsidRPr="00C33B60">
        <w:rPr>
          <w:lang w:val="en-US"/>
        </w:rPr>
        <w:t>Exemplu</w:t>
      </w:r>
      <w:proofErr w:type="spellEnd"/>
      <w:r w:rsidRPr="00C33B60">
        <w:rPr>
          <w:lang w:val="en-US"/>
        </w:rPr>
        <w:t xml:space="preserve"> de </w:t>
      </w:r>
      <w:proofErr w:type="spellStart"/>
      <w:r w:rsidRPr="00C33B60">
        <w:rPr>
          <w:lang w:val="en-US"/>
        </w:rPr>
        <w:t>acțiuni</w:t>
      </w:r>
      <w:proofErr w:type="spellEnd"/>
      <w:r w:rsidRPr="00C33B60">
        <w:rPr>
          <w:lang w:val="en-US"/>
        </w:rPr>
        <w:t>: </w:t>
      </w:r>
    </w:p>
    <w:p w14:paraId="2F6C9CF0" w14:textId="77777777" w:rsidR="00C33B60" w:rsidRPr="00C33B60" w:rsidRDefault="00C33B60" w:rsidP="00C33B60">
      <w:pPr>
        <w:numPr>
          <w:ilvl w:val="0"/>
          <w:numId w:val="3"/>
        </w:numPr>
        <w:rPr>
          <w:lang w:val="en-US"/>
        </w:rPr>
      </w:pPr>
      <w:proofErr w:type="spellStart"/>
      <w:r w:rsidRPr="00C33B60">
        <w:rPr>
          <w:b/>
          <w:bCs/>
          <w:lang w:val="en-US"/>
        </w:rPr>
        <w:t>Revizii</w:t>
      </w:r>
      <w:proofErr w:type="spellEnd"/>
      <w:r w:rsidRPr="00C33B60">
        <w:rPr>
          <w:b/>
          <w:bCs/>
          <w:lang w:val="en-US"/>
        </w:rPr>
        <w:t xml:space="preserve"> </w:t>
      </w:r>
      <w:proofErr w:type="spellStart"/>
      <w:r w:rsidRPr="00C33B60">
        <w:rPr>
          <w:b/>
          <w:bCs/>
          <w:lang w:val="en-US"/>
        </w:rPr>
        <w:t>sezoniere</w:t>
      </w:r>
      <w:proofErr w:type="spellEnd"/>
      <w:r w:rsidRPr="00C33B60">
        <w:rPr>
          <w:b/>
          <w:bCs/>
          <w:lang w:val="en-US"/>
        </w:rPr>
        <w:t>:</w:t>
      </w:r>
      <w:r w:rsidRPr="00C33B60">
        <w:rPr>
          <w:lang w:val="en-US"/>
        </w:rPr>
        <w:t> </w:t>
      </w:r>
      <w:proofErr w:type="spellStart"/>
      <w:r w:rsidRPr="00C33B60">
        <w:rPr>
          <w:lang w:val="en-US"/>
        </w:rPr>
        <w:t>Verificarea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sistemului</w:t>
      </w:r>
      <w:proofErr w:type="spellEnd"/>
      <w:r w:rsidRPr="00C33B60">
        <w:rPr>
          <w:lang w:val="en-US"/>
        </w:rPr>
        <w:t xml:space="preserve"> de </w:t>
      </w:r>
      <w:proofErr w:type="spellStart"/>
      <w:r w:rsidRPr="00C33B60">
        <w:rPr>
          <w:lang w:val="en-US"/>
        </w:rPr>
        <w:t>climatizare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înainte</w:t>
      </w:r>
      <w:proofErr w:type="spellEnd"/>
      <w:r w:rsidRPr="00C33B60">
        <w:rPr>
          <w:lang w:val="en-US"/>
        </w:rPr>
        <w:t xml:space="preserve"> de </w:t>
      </w:r>
      <w:proofErr w:type="spellStart"/>
      <w:r w:rsidRPr="00C33B60">
        <w:rPr>
          <w:lang w:val="en-US"/>
        </w:rPr>
        <w:t>vară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sau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iarnă</w:t>
      </w:r>
      <w:proofErr w:type="spellEnd"/>
      <w:r w:rsidRPr="00C33B60">
        <w:rPr>
          <w:lang w:val="en-US"/>
        </w:rPr>
        <w:t>.</w:t>
      </w:r>
    </w:p>
    <w:p w14:paraId="74CD76F4" w14:textId="77777777" w:rsidR="00C33B60" w:rsidRPr="00C33B60" w:rsidRDefault="00C33B60" w:rsidP="00C33B60">
      <w:pPr>
        <w:numPr>
          <w:ilvl w:val="0"/>
          <w:numId w:val="3"/>
        </w:numPr>
        <w:rPr>
          <w:lang w:val="en-US"/>
        </w:rPr>
      </w:pPr>
      <w:proofErr w:type="spellStart"/>
      <w:r w:rsidRPr="00C33B60">
        <w:rPr>
          <w:b/>
          <w:bCs/>
          <w:lang w:val="en-US"/>
        </w:rPr>
        <w:t>Verificări</w:t>
      </w:r>
      <w:proofErr w:type="spellEnd"/>
      <w:r w:rsidRPr="00C33B60">
        <w:rPr>
          <w:b/>
          <w:bCs/>
          <w:lang w:val="en-US"/>
        </w:rPr>
        <w:t xml:space="preserve"> </w:t>
      </w:r>
      <w:proofErr w:type="spellStart"/>
      <w:r w:rsidRPr="00C33B60">
        <w:rPr>
          <w:b/>
          <w:bCs/>
          <w:lang w:val="en-US"/>
        </w:rPr>
        <w:t>semestriale</w:t>
      </w:r>
      <w:proofErr w:type="spellEnd"/>
      <w:r w:rsidRPr="00C33B60">
        <w:rPr>
          <w:b/>
          <w:bCs/>
          <w:lang w:val="en-US"/>
        </w:rPr>
        <w:t>:</w:t>
      </w:r>
      <w:r w:rsidRPr="00C33B60">
        <w:rPr>
          <w:lang w:val="en-US"/>
        </w:rPr>
        <w:t> </w:t>
      </w:r>
      <w:proofErr w:type="spellStart"/>
      <w:r w:rsidRPr="00C33B60">
        <w:rPr>
          <w:lang w:val="en-US"/>
        </w:rPr>
        <w:t>Inspecția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sistemului</w:t>
      </w:r>
      <w:proofErr w:type="spellEnd"/>
      <w:r w:rsidRPr="00C33B60">
        <w:rPr>
          <w:lang w:val="en-US"/>
        </w:rPr>
        <w:t xml:space="preserve"> de </w:t>
      </w:r>
      <w:proofErr w:type="spellStart"/>
      <w:r w:rsidRPr="00C33B60">
        <w:rPr>
          <w:lang w:val="en-US"/>
        </w:rPr>
        <w:t>frânare</w:t>
      </w:r>
      <w:proofErr w:type="spellEnd"/>
      <w:r w:rsidRPr="00C33B60">
        <w:rPr>
          <w:lang w:val="en-US"/>
        </w:rPr>
        <w:t xml:space="preserve"> la </w:t>
      </w:r>
      <w:proofErr w:type="spellStart"/>
      <w:r w:rsidRPr="00C33B60">
        <w:rPr>
          <w:lang w:val="en-US"/>
        </w:rPr>
        <w:t>fiecare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șase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luni</w:t>
      </w:r>
      <w:proofErr w:type="spellEnd"/>
      <w:r w:rsidRPr="00C33B60">
        <w:rPr>
          <w:lang w:val="en-US"/>
        </w:rPr>
        <w:t>.</w:t>
      </w:r>
    </w:p>
    <w:p w14:paraId="095971B2" w14:textId="77777777" w:rsidR="00C33B60" w:rsidRPr="00C33B60" w:rsidRDefault="00C33B60" w:rsidP="00C33B60">
      <w:pPr>
        <w:numPr>
          <w:ilvl w:val="0"/>
          <w:numId w:val="3"/>
        </w:numPr>
        <w:rPr>
          <w:lang w:val="en-US"/>
        </w:rPr>
      </w:pPr>
      <w:proofErr w:type="spellStart"/>
      <w:r w:rsidRPr="00C33B60">
        <w:rPr>
          <w:b/>
          <w:bCs/>
          <w:lang w:val="en-US"/>
        </w:rPr>
        <w:t>Reparații</w:t>
      </w:r>
      <w:proofErr w:type="spellEnd"/>
      <w:r w:rsidRPr="00C33B60">
        <w:rPr>
          <w:b/>
          <w:bCs/>
          <w:lang w:val="en-US"/>
        </w:rPr>
        <w:t>:</w:t>
      </w:r>
      <w:r w:rsidRPr="00C33B60">
        <w:rPr>
          <w:lang w:val="en-US"/>
        </w:rPr>
        <w:t> </w:t>
      </w:r>
      <w:proofErr w:type="spellStart"/>
      <w:r w:rsidRPr="00C33B60">
        <w:rPr>
          <w:lang w:val="en-US"/>
        </w:rPr>
        <w:t>Intervenții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pentru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remedierea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unor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defecțiuni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apărute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în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timpul</w:t>
      </w:r>
      <w:proofErr w:type="spellEnd"/>
      <w:r w:rsidRPr="00C33B60">
        <w:rPr>
          <w:lang w:val="en-US"/>
        </w:rPr>
        <w:t xml:space="preserve"> </w:t>
      </w:r>
      <w:proofErr w:type="spellStart"/>
      <w:r w:rsidRPr="00C33B60">
        <w:rPr>
          <w:lang w:val="en-US"/>
        </w:rPr>
        <w:t>exploatării</w:t>
      </w:r>
      <w:proofErr w:type="spellEnd"/>
      <w:r w:rsidRPr="00C33B60">
        <w:rPr>
          <w:lang w:val="en-US"/>
        </w:rPr>
        <w:t>.</w:t>
      </w:r>
    </w:p>
    <w:p w14:paraId="3C6854C7" w14:textId="77777777" w:rsidR="00E24ECF" w:rsidRDefault="00E24ECF"/>
    <w:p w14:paraId="38FC0839" w14:textId="3EB97196" w:rsidR="00561EE3" w:rsidRPr="00561EE3" w:rsidRDefault="00561EE3">
      <w:pPr>
        <w:rPr>
          <w:b/>
          <w:bCs/>
        </w:rPr>
      </w:pPr>
      <w:r w:rsidRPr="00561EE3">
        <w:rPr>
          <w:b/>
          <w:bCs/>
        </w:rPr>
        <w:t>Program de întreținere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3"/>
        <w:gridCol w:w="1611"/>
        <w:gridCol w:w="1298"/>
        <w:gridCol w:w="1327"/>
        <w:gridCol w:w="1320"/>
        <w:gridCol w:w="1315"/>
        <w:gridCol w:w="1226"/>
      </w:tblGrid>
      <w:tr w:rsidR="00561EE3" w14:paraId="37B62679" w14:textId="77777777" w:rsidTr="00561EE3">
        <w:tc>
          <w:tcPr>
            <w:tcW w:w="1253" w:type="dxa"/>
          </w:tcPr>
          <w:p w14:paraId="5CCD5D47" w14:textId="211E67C7" w:rsidR="00561EE3" w:rsidRDefault="00561EE3">
            <w:r>
              <w:t>Nr. crt.</w:t>
            </w:r>
          </w:p>
        </w:tc>
        <w:tc>
          <w:tcPr>
            <w:tcW w:w="1611" w:type="dxa"/>
          </w:tcPr>
          <w:p w14:paraId="4D805278" w14:textId="70624E5F" w:rsidR="00561EE3" w:rsidRDefault="00561EE3">
            <w:r>
              <w:t>Denumirea echipamentului</w:t>
            </w:r>
          </w:p>
        </w:tc>
        <w:tc>
          <w:tcPr>
            <w:tcW w:w="1298" w:type="dxa"/>
          </w:tcPr>
          <w:p w14:paraId="4EE8B217" w14:textId="351EE533" w:rsidR="00561EE3" w:rsidRDefault="00561EE3">
            <w:r>
              <w:t>Nr. inventar</w:t>
            </w:r>
          </w:p>
        </w:tc>
        <w:tc>
          <w:tcPr>
            <w:tcW w:w="1327" w:type="dxa"/>
          </w:tcPr>
          <w:p w14:paraId="5004F6CB" w14:textId="101C3344" w:rsidR="00561EE3" w:rsidRDefault="00561EE3">
            <w:r>
              <w:t>Tipul intervenției</w:t>
            </w:r>
          </w:p>
        </w:tc>
        <w:tc>
          <w:tcPr>
            <w:tcW w:w="1320" w:type="dxa"/>
          </w:tcPr>
          <w:p w14:paraId="697CACCD" w14:textId="3F189998" w:rsidR="00561EE3" w:rsidRDefault="00561EE3">
            <w:r>
              <w:t>Data interveniei planificate</w:t>
            </w:r>
          </w:p>
        </w:tc>
        <w:tc>
          <w:tcPr>
            <w:tcW w:w="1315" w:type="dxa"/>
          </w:tcPr>
          <w:p w14:paraId="6EFE1341" w14:textId="7DF3FCE2" w:rsidR="00561EE3" w:rsidRDefault="00561EE3">
            <w:r>
              <w:t>Observații</w:t>
            </w:r>
          </w:p>
        </w:tc>
        <w:tc>
          <w:tcPr>
            <w:tcW w:w="1226" w:type="dxa"/>
          </w:tcPr>
          <w:p w14:paraId="24359C33" w14:textId="77777777" w:rsidR="00561EE3" w:rsidRDefault="00561EE3"/>
        </w:tc>
      </w:tr>
      <w:tr w:rsidR="00561EE3" w14:paraId="552A0C0E" w14:textId="77777777" w:rsidTr="00561EE3">
        <w:tc>
          <w:tcPr>
            <w:tcW w:w="1253" w:type="dxa"/>
          </w:tcPr>
          <w:p w14:paraId="61EEB08B" w14:textId="77777777" w:rsidR="00561EE3" w:rsidRDefault="00561EE3"/>
        </w:tc>
        <w:tc>
          <w:tcPr>
            <w:tcW w:w="1611" w:type="dxa"/>
          </w:tcPr>
          <w:p w14:paraId="1CF7B45E" w14:textId="77777777" w:rsidR="00561EE3" w:rsidRDefault="00561EE3"/>
        </w:tc>
        <w:tc>
          <w:tcPr>
            <w:tcW w:w="1298" w:type="dxa"/>
          </w:tcPr>
          <w:p w14:paraId="65CF34E4" w14:textId="77777777" w:rsidR="00561EE3" w:rsidRDefault="00561EE3"/>
        </w:tc>
        <w:tc>
          <w:tcPr>
            <w:tcW w:w="1327" w:type="dxa"/>
          </w:tcPr>
          <w:p w14:paraId="592CF840" w14:textId="77777777" w:rsidR="00561EE3" w:rsidRDefault="00561EE3"/>
        </w:tc>
        <w:tc>
          <w:tcPr>
            <w:tcW w:w="1320" w:type="dxa"/>
          </w:tcPr>
          <w:p w14:paraId="2D3C9EE5" w14:textId="77777777" w:rsidR="00561EE3" w:rsidRDefault="00561EE3"/>
        </w:tc>
        <w:tc>
          <w:tcPr>
            <w:tcW w:w="1315" w:type="dxa"/>
          </w:tcPr>
          <w:p w14:paraId="09A88366" w14:textId="77777777" w:rsidR="00561EE3" w:rsidRDefault="00561EE3"/>
        </w:tc>
        <w:tc>
          <w:tcPr>
            <w:tcW w:w="1226" w:type="dxa"/>
          </w:tcPr>
          <w:p w14:paraId="20C5891E" w14:textId="77777777" w:rsidR="00561EE3" w:rsidRDefault="00561EE3"/>
        </w:tc>
      </w:tr>
      <w:tr w:rsidR="00561EE3" w14:paraId="5DC854FE" w14:textId="77777777" w:rsidTr="00561EE3">
        <w:tc>
          <w:tcPr>
            <w:tcW w:w="1253" w:type="dxa"/>
          </w:tcPr>
          <w:p w14:paraId="3ECF3300" w14:textId="77777777" w:rsidR="00561EE3" w:rsidRDefault="00561EE3"/>
        </w:tc>
        <w:tc>
          <w:tcPr>
            <w:tcW w:w="1611" w:type="dxa"/>
          </w:tcPr>
          <w:p w14:paraId="2DE45514" w14:textId="77777777" w:rsidR="00561EE3" w:rsidRDefault="00561EE3"/>
        </w:tc>
        <w:tc>
          <w:tcPr>
            <w:tcW w:w="1298" w:type="dxa"/>
          </w:tcPr>
          <w:p w14:paraId="2BA09E15" w14:textId="77777777" w:rsidR="00561EE3" w:rsidRDefault="00561EE3"/>
        </w:tc>
        <w:tc>
          <w:tcPr>
            <w:tcW w:w="1327" w:type="dxa"/>
          </w:tcPr>
          <w:p w14:paraId="4BDD5FD9" w14:textId="77777777" w:rsidR="00561EE3" w:rsidRDefault="00561EE3"/>
        </w:tc>
        <w:tc>
          <w:tcPr>
            <w:tcW w:w="1320" w:type="dxa"/>
          </w:tcPr>
          <w:p w14:paraId="06B2E7F8" w14:textId="77777777" w:rsidR="00561EE3" w:rsidRDefault="00561EE3"/>
        </w:tc>
        <w:tc>
          <w:tcPr>
            <w:tcW w:w="1315" w:type="dxa"/>
          </w:tcPr>
          <w:p w14:paraId="1879CA4C" w14:textId="77777777" w:rsidR="00561EE3" w:rsidRDefault="00561EE3"/>
        </w:tc>
        <w:tc>
          <w:tcPr>
            <w:tcW w:w="1226" w:type="dxa"/>
          </w:tcPr>
          <w:p w14:paraId="135277BD" w14:textId="77777777" w:rsidR="00561EE3" w:rsidRDefault="00561EE3"/>
        </w:tc>
      </w:tr>
    </w:tbl>
    <w:p w14:paraId="664A2B60" w14:textId="77777777" w:rsidR="00561EE3" w:rsidRDefault="00561EE3"/>
    <w:sectPr w:rsidR="00561EE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659605" w14:textId="77777777" w:rsidR="009A205E" w:rsidRDefault="009A205E" w:rsidP="009A205E">
      <w:pPr>
        <w:spacing w:after="0" w:line="240" w:lineRule="auto"/>
      </w:pPr>
      <w:r>
        <w:separator/>
      </w:r>
    </w:p>
  </w:endnote>
  <w:endnote w:type="continuationSeparator" w:id="0">
    <w:p w14:paraId="471FF90D" w14:textId="77777777" w:rsidR="009A205E" w:rsidRDefault="009A205E" w:rsidP="009A2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C40714" w14:textId="77777777" w:rsidR="009A205E" w:rsidRDefault="009A205E" w:rsidP="009A205E">
      <w:pPr>
        <w:spacing w:after="0" w:line="240" w:lineRule="auto"/>
      </w:pPr>
      <w:r>
        <w:separator/>
      </w:r>
    </w:p>
  </w:footnote>
  <w:footnote w:type="continuationSeparator" w:id="0">
    <w:p w14:paraId="6B513047" w14:textId="77777777" w:rsidR="009A205E" w:rsidRDefault="009A205E" w:rsidP="009A2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3BCF1" w14:textId="716515DB" w:rsidR="009A205E" w:rsidRDefault="009A205E">
    <w:pPr>
      <w:pStyle w:val="Header"/>
    </w:pPr>
    <w:ins w:id="0" w:author="spla" w:date="2025-09-02T10:51:00Z" w16du:dateUtc="2025-09-02T07:51:00Z">
      <w:r w:rsidRPr="009A205E">
        <w:rPr>
          <w:rFonts w:ascii="Calibri" w:eastAsia="Calibri" w:hAnsi="Calibri" w:cs="Calibri"/>
          <w:noProof/>
          <w:kern w:val="0"/>
          <w14:ligatures w14:val="none"/>
        </w:rPr>
        <w:drawing>
          <wp:inline distT="0" distB="0" distL="0" distR="0" wp14:anchorId="4E04602E" wp14:editId="18EA94AA">
            <wp:extent cx="5724525" cy="615950"/>
            <wp:effectExtent l="0" t="0" r="9525" b="0"/>
            <wp:docPr id="20431103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61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254739"/>
    <w:multiLevelType w:val="multilevel"/>
    <w:tmpl w:val="0F382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C3556A"/>
    <w:multiLevelType w:val="multilevel"/>
    <w:tmpl w:val="1424F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19128AD"/>
    <w:multiLevelType w:val="multilevel"/>
    <w:tmpl w:val="3A624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8064939">
    <w:abstractNumId w:val="0"/>
  </w:num>
  <w:num w:numId="2" w16cid:durableId="1407143299">
    <w:abstractNumId w:val="1"/>
  </w:num>
  <w:num w:numId="3" w16cid:durableId="44361521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pla">
    <w15:presenceInfo w15:providerId="None" w15:userId="spl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EE4"/>
    <w:rsid w:val="001E63CA"/>
    <w:rsid w:val="00203EF6"/>
    <w:rsid w:val="004E693A"/>
    <w:rsid w:val="00561EE3"/>
    <w:rsid w:val="005861D2"/>
    <w:rsid w:val="006F5179"/>
    <w:rsid w:val="00896EE4"/>
    <w:rsid w:val="009A205E"/>
    <w:rsid w:val="00C33B60"/>
    <w:rsid w:val="00DC6FCF"/>
    <w:rsid w:val="00E10CE1"/>
    <w:rsid w:val="00E24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51D94"/>
  <w15:chartTrackingRefBased/>
  <w15:docId w15:val="{3711E482-0D77-4457-8FF8-07BBF906B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6E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96E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6EE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6E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6EE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6E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6E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6E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6E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6EE4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96EE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6EE4"/>
    <w:rPr>
      <w:rFonts w:eastAsiaTheme="majorEastAsia" w:cstheme="majorBidi"/>
      <w:color w:val="2F5496" w:themeColor="accent1" w:themeShade="BF"/>
      <w:sz w:val="28"/>
      <w:szCs w:val="28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6EE4"/>
    <w:rPr>
      <w:rFonts w:eastAsiaTheme="majorEastAsia" w:cstheme="majorBidi"/>
      <w:i/>
      <w:iCs/>
      <w:color w:val="2F5496" w:themeColor="accent1" w:themeShade="BF"/>
      <w:lang w:val="ro-R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6EE4"/>
    <w:rPr>
      <w:rFonts w:eastAsiaTheme="majorEastAsia" w:cstheme="majorBidi"/>
      <w:color w:val="2F5496" w:themeColor="accent1" w:themeShade="BF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6EE4"/>
    <w:rPr>
      <w:rFonts w:eastAsiaTheme="majorEastAsia" w:cstheme="majorBidi"/>
      <w:i/>
      <w:iCs/>
      <w:color w:val="595959" w:themeColor="text1" w:themeTint="A6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6EE4"/>
    <w:rPr>
      <w:rFonts w:eastAsiaTheme="majorEastAsia" w:cstheme="majorBidi"/>
      <w:color w:val="595959" w:themeColor="text1" w:themeTint="A6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6EE4"/>
    <w:rPr>
      <w:rFonts w:eastAsiaTheme="majorEastAsia" w:cstheme="majorBidi"/>
      <w:i/>
      <w:iCs/>
      <w:color w:val="272727" w:themeColor="text1" w:themeTint="D8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6EE4"/>
    <w:rPr>
      <w:rFonts w:eastAsiaTheme="majorEastAsia" w:cstheme="majorBidi"/>
      <w:color w:val="272727" w:themeColor="text1" w:themeTint="D8"/>
      <w:lang w:val="ro-RO"/>
    </w:rPr>
  </w:style>
  <w:style w:type="paragraph" w:styleId="Title">
    <w:name w:val="Title"/>
    <w:basedOn w:val="Normal"/>
    <w:next w:val="Normal"/>
    <w:link w:val="TitleChar"/>
    <w:uiPriority w:val="10"/>
    <w:qFormat/>
    <w:rsid w:val="00896E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96EE4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6E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96EE4"/>
    <w:rPr>
      <w:rFonts w:eastAsiaTheme="majorEastAsia" w:cstheme="majorBidi"/>
      <w:color w:val="595959" w:themeColor="text1" w:themeTint="A6"/>
      <w:spacing w:val="15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896E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96EE4"/>
    <w:rPr>
      <w:i/>
      <w:iCs/>
      <w:color w:val="404040" w:themeColor="text1" w:themeTint="BF"/>
      <w:lang w:val="ro-RO"/>
    </w:rPr>
  </w:style>
  <w:style w:type="paragraph" w:styleId="ListParagraph">
    <w:name w:val="List Paragraph"/>
    <w:basedOn w:val="Normal"/>
    <w:uiPriority w:val="34"/>
    <w:qFormat/>
    <w:rsid w:val="00896EE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96EE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6EE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6EE4"/>
    <w:rPr>
      <w:i/>
      <w:iCs/>
      <w:color w:val="2F5496" w:themeColor="accent1" w:themeShade="BF"/>
      <w:lang w:val="ro-RO"/>
    </w:rPr>
  </w:style>
  <w:style w:type="character" w:styleId="IntenseReference">
    <w:name w:val="Intense Reference"/>
    <w:basedOn w:val="DefaultParagraphFont"/>
    <w:uiPriority w:val="32"/>
    <w:qFormat/>
    <w:rsid w:val="00896EE4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561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A20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205E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9A20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205E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Brindusa Bordeianu</dc:creator>
  <cp:keywords/>
  <dc:description/>
  <cp:lastModifiedBy>Brindusa Bordeianu</cp:lastModifiedBy>
  <cp:revision>3</cp:revision>
  <dcterms:created xsi:type="dcterms:W3CDTF">2025-09-22T13:12:00Z</dcterms:created>
  <dcterms:modified xsi:type="dcterms:W3CDTF">2025-09-26T07:43:00Z</dcterms:modified>
</cp:coreProperties>
</file>